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4A208" w14:textId="77777777" w:rsidR="00AB177A" w:rsidRPr="00DF0772" w:rsidRDefault="00AB177A" w:rsidP="00AB177A">
      <w:pPr>
        <w:rPr>
          <w:ins w:id="0" w:author="Clarissa Trumpp" w:date="2024-07-07T11:28:00Z" w16du:dateUtc="2024-07-07T09:28:00Z"/>
        </w:rPr>
      </w:pPr>
    </w:p>
    <w:p w14:paraId="6678C0FB" w14:textId="1E962039" w:rsidR="00AB177A" w:rsidRPr="00297336" w:rsidRDefault="00AB177A" w:rsidP="00AB177A">
      <w:pPr>
        <w:pStyle w:val="HauptberschriftREMI"/>
      </w:pPr>
      <w:r>
        <w:t>Einleitung Deutsch</w:t>
      </w:r>
    </w:p>
    <w:p w14:paraId="41904BBC" w14:textId="77777777" w:rsidR="00AB177A" w:rsidRPr="00297336" w:rsidRDefault="00AB177A" w:rsidP="00AB177A">
      <w:pPr>
        <w:jc w:val="center"/>
        <w:textAlignment w:val="baseline"/>
        <w:rPr>
          <w:rFonts w:eastAsia="Arial"/>
          <w:b/>
          <w:bCs/>
          <w:sz w:val="32"/>
          <w:szCs w:val="32"/>
        </w:rPr>
      </w:pPr>
    </w:p>
    <w:p w14:paraId="08530CB3" w14:textId="77777777" w:rsidR="00AB177A" w:rsidRPr="00AB177A" w:rsidRDefault="00AB177A" w:rsidP="00AB177A">
      <w:pPr>
        <w:jc w:val="center"/>
        <w:textAlignment w:val="baseline"/>
        <w:rPr>
          <w:rFonts w:eastAsia="Arial"/>
          <w:b/>
          <w:bCs/>
          <w:color w:val="000000"/>
          <w:sz w:val="32"/>
          <w:szCs w:val="32"/>
          <w:lang w:val="en-GB"/>
        </w:rPr>
      </w:pPr>
    </w:p>
    <w:p w14:paraId="751ADADC" w14:textId="77777777" w:rsidR="00AB177A" w:rsidRPr="00AB177A" w:rsidRDefault="00AB177A" w:rsidP="00AB177A">
      <w:pPr>
        <w:rPr>
          <w:lang w:val="en-GB"/>
        </w:rPr>
      </w:pPr>
    </w:p>
    <w:p w14:paraId="224B0DBA" w14:textId="77777777" w:rsidR="00AB177A" w:rsidRPr="00AB177A" w:rsidRDefault="00AB177A" w:rsidP="00AB177A">
      <w:pPr>
        <w:jc w:val="center"/>
        <w:textAlignment w:val="baseline"/>
        <w:rPr>
          <w:rFonts w:eastAsia="Arial"/>
          <w:b/>
          <w:bCs/>
          <w:color w:val="000000"/>
          <w:sz w:val="32"/>
          <w:szCs w:val="32"/>
          <w:lang w:val="en-GB"/>
        </w:rPr>
      </w:pPr>
    </w:p>
    <w:p w14:paraId="345A7050" w14:textId="77777777" w:rsidR="00AB177A" w:rsidRPr="00AB177A" w:rsidRDefault="00AB177A" w:rsidP="00AB177A">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val="en-GB" w:eastAsia="de-DE"/>
        </w:rPr>
      </w:pPr>
      <w:r w:rsidRPr="00B46D60">
        <w:rPr>
          <w:rFonts w:ascii="Times New Roman" w:eastAsia="Times New Roman" w:hAnsi="Times New Roman" w:cs="Times New Roman"/>
          <w:color w:val="000000"/>
          <w:lang w:eastAsia="de-DE"/>
        </w:rPr>
        <w:fldChar w:fldCharType="begin"/>
      </w:r>
      <w:r w:rsidRPr="00AB177A">
        <w:rPr>
          <w:rFonts w:ascii="Times New Roman" w:eastAsia="Times New Roman" w:hAnsi="Times New Roman" w:cs="Times New Roman"/>
          <w:color w:val="000000"/>
          <w:lang w:val="en-GB" w:eastAsia="de-DE"/>
        </w:rPr>
        <w:instrText xml:space="preserve"> INCLUDEPICTURE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0C937B71" w14:textId="77777777" w:rsidR="00AB177A" w:rsidRPr="00AB177A" w:rsidRDefault="00AB177A" w:rsidP="00AB177A">
      <w:pPr>
        <w:jc w:val="center"/>
        <w:textAlignment w:val="baseline"/>
        <w:rPr>
          <w:rFonts w:eastAsia="Arial"/>
          <w:b/>
          <w:bCs/>
          <w:color w:val="000000"/>
          <w:sz w:val="32"/>
          <w:szCs w:val="32"/>
          <w:lang w:val="en-GB"/>
        </w:rPr>
      </w:pPr>
    </w:p>
    <w:p w14:paraId="10F35161" w14:textId="77777777" w:rsidR="00AB177A" w:rsidRPr="00AB177A" w:rsidRDefault="00AB177A" w:rsidP="00AB177A">
      <w:pPr>
        <w:jc w:val="center"/>
        <w:textAlignment w:val="baseline"/>
        <w:rPr>
          <w:rFonts w:eastAsia="Arial"/>
          <w:b/>
          <w:bCs/>
          <w:color w:val="000000"/>
          <w:sz w:val="32"/>
          <w:szCs w:val="32"/>
          <w:lang w:val="en-GB"/>
        </w:rPr>
      </w:pPr>
    </w:p>
    <w:p w14:paraId="6185B9F9" w14:textId="77777777" w:rsidR="00AB177A" w:rsidRPr="00AB177A" w:rsidRDefault="00AB177A" w:rsidP="00AB177A">
      <w:pPr>
        <w:textAlignment w:val="baseline"/>
        <w:rPr>
          <w:rFonts w:eastAsia="Arial"/>
          <w:color w:val="FF0000"/>
          <w:sz w:val="36"/>
          <w:szCs w:val="36"/>
          <w:lang w:val="en-GB"/>
        </w:rPr>
      </w:pPr>
    </w:p>
    <w:p w14:paraId="623C6716" w14:textId="03201A62" w:rsidR="00AB177A" w:rsidRPr="00AB177A" w:rsidRDefault="00AB177A" w:rsidP="00AB177A">
      <w:pPr>
        <w:pStyle w:val="FlietextREMI"/>
        <w:rPr>
          <w:color w:val="auto"/>
          <w:lang w:val="en-GB"/>
        </w:rPr>
      </w:pPr>
      <w:r w:rsidRPr="00AB177A">
        <w:rPr>
          <w:color w:val="auto"/>
          <w:lang w:val="en-GB"/>
        </w:rPr>
        <w:t xml:space="preserve">Christin </w:t>
      </w:r>
      <w:proofErr w:type="spellStart"/>
      <w:r w:rsidRPr="00AB177A">
        <w:rPr>
          <w:color w:val="auto"/>
          <w:lang w:val="en-GB"/>
        </w:rPr>
        <w:t>Tel</w:t>
      </w:r>
      <w:r>
        <w:rPr>
          <w:color w:val="auto"/>
          <w:lang w:val="en-GB"/>
        </w:rPr>
        <w:t>lisch</w:t>
      </w:r>
      <w:proofErr w:type="spellEnd"/>
    </w:p>
    <w:p w14:paraId="424BAAD5" w14:textId="77777777" w:rsidR="00AB177A" w:rsidRPr="00B46D60" w:rsidRDefault="00AB177A" w:rsidP="00AB177A">
      <w:pPr>
        <w:rPr>
          <w:rFonts w:cs="Times New Roman"/>
          <w:color w:val="000000"/>
          <w:sz w:val="32"/>
          <w:szCs w:val="32"/>
        </w:rPr>
      </w:pPr>
      <w:r w:rsidRPr="00AB177A">
        <w:rPr>
          <w:color w:val="000000"/>
          <w:sz w:val="32"/>
          <w:szCs w:val="32"/>
          <w:lang w:val="en-GB"/>
        </w:rPr>
        <w:br w:type="page"/>
      </w:r>
      <w:r w:rsidRPr="00B46D60">
        <w:rPr>
          <w:b/>
          <w:color w:val="000000"/>
          <w:sz w:val="32"/>
          <w:szCs w:val="32"/>
        </w:rPr>
        <w:lastRenderedPageBreak/>
        <w:t>Inhaltsverzeichnis</w:t>
      </w:r>
    </w:p>
    <w:p w14:paraId="6BE5802C" w14:textId="77777777" w:rsidR="00AB177A" w:rsidRPr="00B46D60" w:rsidRDefault="00AB177A" w:rsidP="00AB177A">
      <w:pPr>
        <w:ind w:left="709" w:hanging="709"/>
        <w:rPr>
          <w:rFonts w:ascii="Segoe UI" w:hAnsi="Segoe UI" w:cs="Segoe UI"/>
          <w:color w:val="000000"/>
          <w:sz w:val="18"/>
          <w:szCs w:val="18"/>
        </w:rPr>
      </w:pPr>
    </w:p>
    <w:p w14:paraId="391747CF" w14:textId="03AA114E" w:rsidR="00AB177A" w:rsidRDefault="00AB177A">
      <w:pPr>
        <w:pStyle w:val="Verzeichnis1"/>
        <w:tabs>
          <w:tab w:val="right" w:leader="dot" w:pos="9599"/>
        </w:tabs>
        <w:rPr>
          <w:rFonts w:asciiTheme="minorHAnsi" w:eastAsiaTheme="minorEastAsia" w:hAnsiTheme="minorHAnsi" w:cstheme="minorBidi"/>
          <w:b w:val="0"/>
          <w:bCs w:val="0"/>
          <w:noProof/>
          <w:kern w:val="2"/>
          <w:lang w:eastAsia="de-DE"/>
          <w14:ligatures w14:val="standardContextual"/>
        </w:rPr>
      </w:pPr>
      <w:r>
        <w:rPr>
          <w:b w:val="0"/>
          <w:bCs w:val="0"/>
        </w:rPr>
        <w:fldChar w:fldCharType="begin"/>
      </w:r>
      <w:r>
        <w:rPr>
          <w:b w:val="0"/>
          <w:bCs w:val="0"/>
        </w:rPr>
        <w:instrText xml:space="preserve"> TOC \o "1-3" </w:instrText>
      </w:r>
      <w:r>
        <w:rPr>
          <w:b w:val="0"/>
          <w:bCs w:val="0"/>
        </w:rPr>
        <w:fldChar w:fldCharType="separate"/>
      </w:r>
      <w:r>
        <w:rPr>
          <w:noProof/>
        </w:rPr>
        <w:t>1. Abkürzungsverzeichnis</w:t>
      </w:r>
      <w:r>
        <w:rPr>
          <w:noProof/>
        </w:rPr>
        <w:tab/>
      </w:r>
      <w:r>
        <w:rPr>
          <w:noProof/>
        </w:rPr>
        <w:fldChar w:fldCharType="begin"/>
      </w:r>
      <w:r>
        <w:rPr>
          <w:noProof/>
        </w:rPr>
        <w:instrText xml:space="preserve"> PAGEREF _Toc171244282 \h </w:instrText>
      </w:r>
      <w:r>
        <w:rPr>
          <w:noProof/>
        </w:rPr>
      </w:r>
      <w:r>
        <w:rPr>
          <w:noProof/>
        </w:rPr>
        <w:fldChar w:fldCharType="separate"/>
      </w:r>
      <w:r>
        <w:rPr>
          <w:noProof/>
        </w:rPr>
        <w:t>2</w:t>
      </w:r>
      <w:r>
        <w:rPr>
          <w:noProof/>
        </w:rPr>
        <w:fldChar w:fldCharType="end"/>
      </w:r>
    </w:p>
    <w:p w14:paraId="4D2AB0A2" w14:textId="0EF35BDF" w:rsidR="00AB177A" w:rsidRDefault="00AB177A">
      <w:pPr>
        <w:pStyle w:val="Verzeichnis1"/>
        <w:tabs>
          <w:tab w:val="right" w:leader="dot" w:pos="9599"/>
        </w:tabs>
        <w:rPr>
          <w:rFonts w:asciiTheme="minorHAnsi" w:eastAsiaTheme="minorEastAsia" w:hAnsiTheme="minorHAnsi" w:cstheme="minorBidi"/>
          <w:b w:val="0"/>
          <w:bCs w:val="0"/>
          <w:noProof/>
          <w:kern w:val="2"/>
          <w:lang w:eastAsia="de-DE"/>
          <w14:ligatures w14:val="standardContextual"/>
        </w:rPr>
      </w:pPr>
      <w:r>
        <w:rPr>
          <w:noProof/>
        </w:rPr>
        <w:t>2. Einleitung Fach „Deutsch“</w:t>
      </w:r>
      <w:r>
        <w:rPr>
          <w:noProof/>
        </w:rPr>
        <w:tab/>
      </w:r>
      <w:r>
        <w:rPr>
          <w:noProof/>
        </w:rPr>
        <w:fldChar w:fldCharType="begin"/>
      </w:r>
      <w:r>
        <w:rPr>
          <w:noProof/>
        </w:rPr>
        <w:instrText xml:space="preserve"> PAGEREF _Toc171244283 \h </w:instrText>
      </w:r>
      <w:r>
        <w:rPr>
          <w:noProof/>
        </w:rPr>
      </w:r>
      <w:r>
        <w:rPr>
          <w:noProof/>
        </w:rPr>
        <w:fldChar w:fldCharType="separate"/>
      </w:r>
      <w:r>
        <w:rPr>
          <w:noProof/>
        </w:rPr>
        <w:t>2</w:t>
      </w:r>
      <w:r>
        <w:rPr>
          <w:noProof/>
        </w:rPr>
        <w:fldChar w:fldCharType="end"/>
      </w:r>
    </w:p>
    <w:p w14:paraId="6F96665A" w14:textId="79C707EC" w:rsidR="009A77F0" w:rsidRPr="00DF0772" w:rsidRDefault="00AB177A" w:rsidP="00AB177A">
      <w:pPr>
        <w:jc w:val="both"/>
      </w:pPr>
      <w:r>
        <w:rPr>
          <w:b/>
          <w:bCs/>
        </w:rPr>
        <w:fldChar w:fldCharType="end"/>
      </w:r>
    </w:p>
    <w:p w14:paraId="26F57B91" w14:textId="496F7172" w:rsidR="00BC6E40" w:rsidRDefault="00BC6E40" w:rsidP="00AB177A">
      <w:pPr>
        <w:pStyle w:val="berschrift1REMI"/>
        <w:numPr>
          <w:ilvl w:val="0"/>
          <w:numId w:val="0"/>
        </w:numPr>
        <w:ind w:left="357" w:hanging="357"/>
      </w:pPr>
      <w:bookmarkStart w:id="1" w:name="_Toc171244282"/>
      <w:r>
        <w:t>1. Abkürzungsverzeichnis</w:t>
      </w:r>
      <w:bookmarkEnd w:id="1"/>
    </w:p>
    <w:p w14:paraId="6BF8C360" w14:textId="77777777" w:rsidR="00CA691B" w:rsidRDefault="00CA691B" w:rsidP="009C3179">
      <w:pPr>
        <w:pStyle w:val="HauptberschriftREMI"/>
        <w:jc w:val="both"/>
        <w:rPr>
          <w:sz w:val="24"/>
          <w:szCs w:val="24"/>
        </w:rPr>
      </w:pPr>
    </w:p>
    <w:p w14:paraId="10021229" w14:textId="7B7D6F10" w:rsidR="00BC6E40" w:rsidRDefault="00CA691B" w:rsidP="00AB177A">
      <w:pPr>
        <w:pStyle w:val="FarbigeListe-Akzent11"/>
      </w:pPr>
      <w:r>
        <w:t xml:space="preserve">REMI-Projekt </w:t>
      </w:r>
      <w:r w:rsidR="00AB177A">
        <w:tab/>
        <w:t>=</w:t>
      </w:r>
      <w:r>
        <w:t xml:space="preserve"> </w:t>
      </w:r>
      <w:proofErr w:type="spellStart"/>
      <w:r>
        <w:t>Reckahner</w:t>
      </w:r>
      <w:proofErr w:type="spellEnd"/>
      <w:r>
        <w:t xml:space="preserve"> Modelle zur Inklusiven Unterrichtsplanung </w:t>
      </w:r>
    </w:p>
    <w:p w14:paraId="3FB06159" w14:textId="77777777" w:rsidR="00CA691B" w:rsidRPr="00CA691B" w:rsidRDefault="00CA691B" w:rsidP="009C3179">
      <w:pPr>
        <w:pStyle w:val="HauptberschriftREMI"/>
        <w:jc w:val="both"/>
        <w:rPr>
          <w:sz w:val="24"/>
          <w:szCs w:val="24"/>
        </w:rPr>
      </w:pPr>
    </w:p>
    <w:p w14:paraId="77E18BF2" w14:textId="41103CB3" w:rsidR="009A77F0" w:rsidRPr="00297336" w:rsidRDefault="00662F92" w:rsidP="00AB177A">
      <w:pPr>
        <w:pStyle w:val="berschrift1REMI"/>
        <w:numPr>
          <w:ilvl w:val="0"/>
          <w:numId w:val="0"/>
        </w:numPr>
        <w:ind w:left="357" w:hanging="357"/>
      </w:pPr>
      <w:bookmarkStart w:id="2" w:name="_Toc171244283"/>
      <w:r>
        <w:t xml:space="preserve">2. </w:t>
      </w:r>
      <w:r w:rsidR="00E74624">
        <w:t>Einleitung</w:t>
      </w:r>
      <w:r w:rsidR="00F22FB0">
        <w:t xml:space="preserve"> Fach „Deutsch“</w:t>
      </w:r>
      <w:bookmarkEnd w:id="2"/>
    </w:p>
    <w:p w14:paraId="22C2A97E" w14:textId="77777777" w:rsidR="009A77F0" w:rsidRPr="009D314B" w:rsidRDefault="009A77F0" w:rsidP="009C3179">
      <w:pPr>
        <w:jc w:val="both"/>
        <w:textAlignment w:val="baseline"/>
        <w:rPr>
          <w:rFonts w:eastAsia="Arial"/>
          <w:b/>
          <w:bCs/>
        </w:rPr>
      </w:pPr>
    </w:p>
    <w:p w14:paraId="0213C3B7" w14:textId="41B84A24" w:rsidR="00E74624" w:rsidRPr="00AB177A" w:rsidRDefault="00E74624" w:rsidP="00AB177A">
      <w:pPr>
        <w:pStyle w:val="FlietextREMI"/>
      </w:pPr>
      <w:bookmarkStart w:id="3" w:name="_Toc66359943"/>
      <w:bookmarkStart w:id="4" w:name="_Toc66362102"/>
      <w:r w:rsidRPr="00AB177A">
        <w:t>Das Fach Deutsch dient der Vermittlung von Lese- und Schreib</w:t>
      </w:r>
      <w:r w:rsidR="009D314B" w:rsidRPr="00AB177A">
        <w:t>kompetenzen</w:t>
      </w:r>
      <w:r w:rsidRPr="00AB177A">
        <w:t>, von literarischer Bildung sowie der Fähigkeit</w:t>
      </w:r>
      <w:r w:rsidR="006D00F3" w:rsidRPr="00AB177A">
        <w:t>,</w:t>
      </w:r>
      <w:r w:rsidRPr="00AB177A">
        <w:t xml:space="preserve"> Wort und Schrift aktiv zu nutzen. Für den inklusiven Unterricht im Fach Deutsch wurden im Rahmen des REMI-Projekts (</w:t>
      </w:r>
      <w:proofErr w:type="spellStart"/>
      <w:r w:rsidRPr="00AB177A">
        <w:t>Reckahner</w:t>
      </w:r>
      <w:proofErr w:type="spellEnd"/>
      <w:r w:rsidRPr="00AB177A">
        <w:t xml:space="preserve"> Modelle zur Inklusiven Unterrichtsplanung) eine Reihe diagnostisch-didaktischer Hilfsmittel entwickelt</w:t>
      </w:r>
      <w:r w:rsidR="00662F92" w:rsidRPr="00AB177A">
        <w:t>. Dazu gehören in diesem Dokument:</w:t>
      </w:r>
      <w:r w:rsidR="009D314B" w:rsidRPr="00AB177A">
        <w:t xml:space="preserve"> </w:t>
      </w:r>
      <w:r w:rsidRPr="00AB177A">
        <w:t xml:space="preserve">Stufenmodelle für das Lernen in den basalen, elementaren, </w:t>
      </w:r>
      <w:proofErr w:type="spellStart"/>
      <w:r w:rsidRPr="00AB177A">
        <w:t>primaren</w:t>
      </w:r>
      <w:proofErr w:type="spellEnd"/>
      <w:r w:rsidRPr="00AB177A">
        <w:t xml:space="preserve"> und </w:t>
      </w:r>
      <w:proofErr w:type="spellStart"/>
      <w:r w:rsidRPr="00AB177A">
        <w:t>sekundaren</w:t>
      </w:r>
      <w:proofErr w:type="spellEnd"/>
      <w:r w:rsidRPr="00AB177A">
        <w:t xml:space="preserve"> Bildungszugängen, Führerscheine für die Hand der Kinder, Vorschläge für das Lernen am gemeinsamen Gegenstand in heterogenen Lerngruppen sowie Vorschläge für die Arbeit an</w:t>
      </w:r>
      <w:r w:rsidR="009C3179" w:rsidRPr="00AB177A">
        <w:t xml:space="preserve"> den</w:t>
      </w:r>
      <w:r w:rsidRPr="00AB177A">
        <w:t xml:space="preserve"> Themen und Interessen der Kinder. Diese Entwürfe werden abschließend ergänzt um kurze Informationen zu</w:t>
      </w:r>
      <w:r w:rsidR="00662F92" w:rsidRPr="00AB177A">
        <w:t>m Thema</w:t>
      </w:r>
      <w:r w:rsidRPr="00AB177A">
        <w:t xml:space="preserve"> Stufenmodelle und </w:t>
      </w:r>
      <w:r w:rsidR="00662F92" w:rsidRPr="00AB177A">
        <w:t>um</w:t>
      </w:r>
      <w:r w:rsidRPr="00AB177A">
        <w:t xml:space="preserve"> Literatur</w:t>
      </w:r>
      <w:r w:rsidR="00DB1DB1" w:rsidRPr="00AB177A">
        <w:t>- und Quellen</w:t>
      </w:r>
      <w:r w:rsidRPr="00AB177A">
        <w:t>angaben.</w:t>
      </w:r>
    </w:p>
    <w:p w14:paraId="4B47FBD4" w14:textId="77777777" w:rsidR="00E74624" w:rsidRPr="00E74624" w:rsidRDefault="00E74624" w:rsidP="009C3179">
      <w:pPr>
        <w:pStyle w:val="FlietextREMI"/>
        <w:jc w:val="both"/>
      </w:pPr>
    </w:p>
    <w:p w14:paraId="2394BE46" w14:textId="2E439107" w:rsidR="00E74624" w:rsidRPr="00AB177A" w:rsidRDefault="00E74624" w:rsidP="00AB177A">
      <w:pPr>
        <w:pStyle w:val="FlietextREMI"/>
      </w:pPr>
      <w:r w:rsidRPr="00AB177A">
        <w:t xml:space="preserve">Ziel des Stufenmodells ist es, ein Hilfsmittel für Diagnostik </w:t>
      </w:r>
      <w:r w:rsidR="00662F92" w:rsidRPr="00AB177A">
        <w:t xml:space="preserve">und Didaktik </w:t>
      </w:r>
      <w:r w:rsidRPr="00AB177A">
        <w:t>zu sein. Das bedeutet, dass Lehrkr</w:t>
      </w:r>
      <w:r w:rsidR="00DB1DB1" w:rsidRPr="00AB177A">
        <w:t>äfte</w:t>
      </w:r>
      <w:r w:rsidRPr="00AB177A">
        <w:t xml:space="preserve"> </w:t>
      </w:r>
      <w:r w:rsidR="00DB1DB1" w:rsidRPr="00AB177A">
        <w:t xml:space="preserve">im Unterricht </w:t>
      </w:r>
      <w:r w:rsidRPr="00AB177A">
        <w:t>durch die Beobachtung des Lernens und der gelösten Aufgaben sowie durch Gespräche erkenn</w:t>
      </w:r>
      <w:r w:rsidR="00DB1DB1" w:rsidRPr="00AB177A">
        <w:t>en</w:t>
      </w:r>
      <w:r w:rsidRPr="00AB177A">
        <w:t xml:space="preserve">, auf welcher Stufe der Entwicklung sich ein Kind im Fach Deutsch befindet und welche Lernangebote </w:t>
      </w:r>
      <w:r w:rsidR="009C3179" w:rsidRPr="00AB177A">
        <w:t>für das</w:t>
      </w:r>
      <w:r w:rsidRPr="00AB177A">
        <w:t xml:space="preserve"> weiter</w:t>
      </w:r>
      <w:r w:rsidR="009C3179" w:rsidRPr="00AB177A">
        <w:t>e</w:t>
      </w:r>
      <w:r w:rsidR="006D00F3" w:rsidRPr="00AB177A">
        <w:t xml:space="preserve"> </w:t>
      </w:r>
      <w:r w:rsidR="009C3179" w:rsidRPr="00AB177A">
        <w:t>L</w:t>
      </w:r>
      <w:r w:rsidR="00DB1DB1" w:rsidRPr="00AB177A">
        <w:t>ernen</w:t>
      </w:r>
      <w:r w:rsidR="009C3179" w:rsidRPr="00AB177A">
        <w:t xml:space="preserve"> geeignet sind</w:t>
      </w:r>
      <w:r w:rsidRPr="00AB177A">
        <w:t xml:space="preserve">. </w:t>
      </w:r>
      <w:r w:rsidR="00DB1DB1" w:rsidRPr="00AB177A">
        <w:t>Dabei</w:t>
      </w:r>
      <w:r w:rsidRPr="00AB177A">
        <w:t xml:space="preserve"> ermöglicht das Stufenmodell für das Fach Deutsch Rückmeldungen zu</w:t>
      </w:r>
      <w:r w:rsidR="009C3179" w:rsidRPr="00AB177A">
        <w:t>m</w:t>
      </w:r>
      <w:r w:rsidRPr="00AB177A">
        <w:t xml:space="preserve"> individuellen Lernst</w:t>
      </w:r>
      <w:r w:rsidR="009C3179" w:rsidRPr="00AB177A">
        <w:t>a</w:t>
      </w:r>
      <w:r w:rsidRPr="00AB177A">
        <w:t xml:space="preserve">nd </w:t>
      </w:r>
      <w:r w:rsidR="00DB1DB1" w:rsidRPr="00AB177A">
        <w:t xml:space="preserve">in </w:t>
      </w:r>
      <w:r w:rsidRPr="00AB177A">
        <w:t xml:space="preserve">heterogenen </w:t>
      </w:r>
      <w:r w:rsidR="00DB1DB1" w:rsidRPr="00AB177A">
        <w:t>Lerng</w:t>
      </w:r>
      <w:r w:rsidRPr="00AB177A">
        <w:t xml:space="preserve">ruppen vom Anfangsunterricht bis zum </w:t>
      </w:r>
      <w:r w:rsidR="009C3179" w:rsidRPr="00AB177A">
        <w:t>m</w:t>
      </w:r>
      <w:r w:rsidRPr="00AB177A">
        <w:t xml:space="preserve">ittleren </w:t>
      </w:r>
      <w:r w:rsidR="009C3179" w:rsidRPr="00AB177A">
        <w:t>Schula</w:t>
      </w:r>
      <w:r w:rsidRPr="00AB177A">
        <w:t>bschluss. Indem d</w:t>
      </w:r>
      <w:r w:rsidR="00DB1DB1" w:rsidRPr="00AB177A">
        <w:t>ie aktuelle Lernausgangslage</w:t>
      </w:r>
      <w:r w:rsidRPr="00AB177A">
        <w:t xml:space="preserve"> des Kindes gemeinsam von Lehrkraft und Kind reflektiert und eingeordnet wird, weiß das Kind um das Erreichte und kann das nächste Ziel entdecken sowie mit Neugier anstreben. </w:t>
      </w:r>
      <w:r w:rsidR="009C3179" w:rsidRPr="00AB177A">
        <w:t xml:space="preserve">Ausgehend </w:t>
      </w:r>
      <w:r w:rsidRPr="00AB177A">
        <w:t xml:space="preserve">von dieser Erkenntnis und </w:t>
      </w:r>
      <w:r w:rsidR="009C3179" w:rsidRPr="00AB177A">
        <w:t xml:space="preserve">der entsprechenden Rückmeldung kann die Lehrkraft mit </w:t>
      </w:r>
      <w:r w:rsidRPr="00AB177A">
        <w:t xml:space="preserve">individuell </w:t>
      </w:r>
      <w:r w:rsidR="009C3179" w:rsidRPr="00AB177A">
        <w:t>ange</w:t>
      </w:r>
      <w:r w:rsidRPr="00AB177A">
        <w:t>pass</w:t>
      </w:r>
      <w:r w:rsidR="009C3179" w:rsidRPr="00AB177A">
        <w:t>ten</w:t>
      </w:r>
      <w:r w:rsidRPr="00AB177A">
        <w:t xml:space="preserve"> Lernmaterialien eine anregende Lernumgebung zu</w:t>
      </w:r>
      <w:r w:rsidR="009C3179" w:rsidRPr="00AB177A">
        <w:t>m</w:t>
      </w:r>
      <w:r w:rsidRPr="00AB177A">
        <w:t xml:space="preserve"> Erreich</w:t>
      </w:r>
      <w:r w:rsidR="009C3179" w:rsidRPr="00AB177A">
        <w:t>en</w:t>
      </w:r>
      <w:r w:rsidRPr="00AB177A">
        <w:t xml:space="preserve"> der nächsten </w:t>
      </w:r>
      <w:r w:rsidR="00E9696D" w:rsidRPr="00AB177A">
        <w:t xml:space="preserve">Lernziele </w:t>
      </w:r>
      <w:r w:rsidRPr="00AB177A">
        <w:t xml:space="preserve">anbieten. </w:t>
      </w:r>
      <w:r w:rsidR="009C3179" w:rsidRPr="00AB177A">
        <w:t>Zu diesem Zweck enthält das</w:t>
      </w:r>
      <w:r w:rsidRPr="00AB177A">
        <w:t xml:space="preserve"> Stufenmodell </w:t>
      </w:r>
      <w:r w:rsidR="009C3179" w:rsidRPr="00AB177A">
        <w:t xml:space="preserve">für jede </w:t>
      </w:r>
      <w:r w:rsidRPr="00AB177A">
        <w:t xml:space="preserve">Stufe Informationen </w:t>
      </w:r>
      <w:r w:rsidR="009C3179" w:rsidRPr="00AB177A">
        <w:t>zu den</w:t>
      </w:r>
      <w:r w:rsidRPr="00AB177A">
        <w:t xml:space="preserve"> </w:t>
      </w:r>
      <w:r w:rsidR="009C3179" w:rsidRPr="00AB177A">
        <w:t>Lernm</w:t>
      </w:r>
      <w:r w:rsidRPr="00AB177A">
        <w:t xml:space="preserve">aterialien. </w:t>
      </w:r>
    </w:p>
    <w:p w14:paraId="1C544E23" w14:textId="2A71DCC6" w:rsidR="00E74624" w:rsidRDefault="00E74624" w:rsidP="00AB177A">
      <w:pPr>
        <w:pStyle w:val="FlietextREMI"/>
      </w:pPr>
      <w:r w:rsidRPr="00AB177A">
        <w:t xml:space="preserve">Das Stufenmodell für das Fach Deutsch </w:t>
      </w:r>
      <w:r w:rsidR="00DB1DB1" w:rsidRPr="00AB177A">
        <w:t>dient</w:t>
      </w:r>
      <w:r w:rsidRPr="00AB177A">
        <w:t xml:space="preserve"> eine</w:t>
      </w:r>
      <w:r w:rsidR="00DB1DB1" w:rsidRPr="00AB177A">
        <w:t>r</w:t>
      </w:r>
      <w:r w:rsidRPr="00AB177A">
        <w:t xml:space="preserve"> wertschätzende</w:t>
      </w:r>
      <w:r w:rsidR="00DB1DB1" w:rsidRPr="00AB177A">
        <w:t>n</w:t>
      </w:r>
      <w:r w:rsidRPr="00AB177A">
        <w:t xml:space="preserve"> und positive</w:t>
      </w:r>
      <w:r w:rsidR="00DB1DB1" w:rsidRPr="00AB177A">
        <w:t>n</w:t>
      </w:r>
      <w:r w:rsidRPr="00AB177A">
        <w:t xml:space="preserve"> Rückmeldung an alle Lernenden in der inklusiven Schule. Dabei werden die</w:t>
      </w:r>
      <w:r w:rsidR="00DB1DB1" w:rsidRPr="00AB177A">
        <w:t xml:space="preserve"> </w:t>
      </w:r>
      <w:r w:rsidRPr="00AB177A">
        <w:t xml:space="preserve">verschiedenen Bereiche des Deutschunterrichts differenziert betrachtet. Die essenziellen Fachinhalte werden </w:t>
      </w:r>
      <w:r w:rsidR="00DB1DB1" w:rsidRPr="00AB177A">
        <w:t xml:space="preserve">für das Fach Deutsch </w:t>
      </w:r>
      <w:r w:rsidR="00E9696D" w:rsidRPr="00AB177A">
        <w:t>in</w:t>
      </w:r>
      <w:r w:rsidR="00DB1DB1" w:rsidRPr="00AB177A">
        <w:t xml:space="preserve"> fünf Teilbereiche aufgefächert:</w:t>
      </w:r>
    </w:p>
    <w:p w14:paraId="06438BE7" w14:textId="77777777" w:rsidR="00AB177A" w:rsidRPr="00AB177A" w:rsidRDefault="00AB177A" w:rsidP="00AB177A">
      <w:pPr>
        <w:pStyle w:val="FlietextREMI"/>
      </w:pPr>
    </w:p>
    <w:p w14:paraId="3F87144B" w14:textId="77777777" w:rsidR="00DB1DB1" w:rsidRPr="009D314B" w:rsidRDefault="00DB1DB1" w:rsidP="00AB177A">
      <w:pPr>
        <w:pStyle w:val="ListenabsatzregularREMI"/>
      </w:pPr>
      <w:r w:rsidRPr="009D314B">
        <w:t>Teilbereich Sprachaufmerksamkeit und Sprachkunde</w:t>
      </w:r>
    </w:p>
    <w:p w14:paraId="30319EB0" w14:textId="77777777" w:rsidR="00DB1DB1" w:rsidRPr="009D314B" w:rsidRDefault="00DB1DB1" w:rsidP="00AB177A">
      <w:pPr>
        <w:pStyle w:val="ListenabsatzregularREMI"/>
      </w:pPr>
      <w:r w:rsidRPr="009C3179">
        <w:t>Teilbereich Lesen</w:t>
      </w:r>
    </w:p>
    <w:p w14:paraId="323CF668" w14:textId="77777777" w:rsidR="00DB1DB1" w:rsidRPr="009D314B" w:rsidRDefault="00DB1DB1" w:rsidP="00AB177A">
      <w:pPr>
        <w:pStyle w:val="ListenabsatzregularREMI"/>
      </w:pPr>
      <w:r w:rsidRPr="009D314B">
        <w:t>Teilbereich Schreiben und Rechtschreibung</w:t>
      </w:r>
    </w:p>
    <w:p w14:paraId="14DB1288" w14:textId="77777777" w:rsidR="00DB1DB1" w:rsidRPr="009D314B" w:rsidRDefault="00DB1DB1" w:rsidP="00AB177A">
      <w:pPr>
        <w:pStyle w:val="ListenabsatzregularREMI"/>
      </w:pPr>
      <w:r w:rsidRPr="009D314B">
        <w:t>Teilbereich Sprechen</w:t>
      </w:r>
    </w:p>
    <w:p w14:paraId="485F79CF" w14:textId="6D2F5598" w:rsidR="00DB1DB1" w:rsidRPr="009D314B" w:rsidRDefault="00DB1DB1" w:rsidP="00AB177A">
      <w:pPr>
        <w:pStyle w:val="ListenabsatzregularREMI"/>
      </w:pPr>
      <w:r w:rsidRPr="009D314B">
        <w:lastRenderedPageBreak/>
        <w:t>Teilb</w:t>
      </w:r>
      <w:r w:rsidR="006D00F3" w:rsidRPr="009D314B">
        <w:t>e</w:t>
      </w:r>
      <w:r w:rsidRPr="009D314B">
        <w:t>reich Zuhören</w:t>
      </w:r>
    </w:p>
    <w:p w14:paraId="707A589C" w14:textId="77777777" w:rsidR="00F225D0" w:rsidRDefault="00F225D0" w:rsidP="009C3179">
      <w:pPr>
        <w:pStyle w:val="FlietextREMI"/>
        <w:jc w:val="both"/>
      </w:pPr>
    </w:p>
    <w:p w14:paraId="0A3E904B" w14:textId="77777777" w:rsidR="00DE1EE1" w:rsidRPr="00AB177A" w:rsidRDefault="00E74624" w:rsidP="00AB177A">
      <w:pPr>
        <w:pStyle w:val="FlietextREMI"/>
      </w:pPr>
      <w:r w:rsidRPr="00AB177A">
        <w:t xml:space="preserve">Im inklusiven Unterricht mit heterogenen Lerngruppen werden die von Kindern individuell erreichten Kompetenzstände nicht bestimmten Schuljahren oder Altersgruppen zugeordnet. Vielmehr können in jeder inklusiven Klasse verschiedene Lernausgangslagen vorkommen, darum werden sie im REMI-Projekt als „Zugänge“ bezeichnet. Dabei werden basale, elementare, </w:t>
      </w:r>
      <w:proofErr w:type="spellStart"/>
      <w:r w:rsidRPr="00AB177A">
        <w:t>primare</w:t>
      </w:r>
      <w:proofErr w:type="spellEnd"/>
      <w:r w:rsidRPr="00AB177A">
        <w:t xml:space="preserve"> und </w:t>
      </w:r>
      <w:proofErr w:type="spellStart"/>
      <w:r w:rsidRPr="00AB177A">
        <w:t>sekundare</w:t>
      </w:r>
      <w:proofErr w:type="spellEnd"/>
      <w:r w:rsidRPr="00AB177A">
        <w:t xml:space="preserve"> Zugänge unterschieden. </w:t>
      </w:r>
    </w:p>
    <w:p w14:paraId="5B017140" w14:textId="13D69F97" w:rsidR="004A47A7" w:rsidRPr="00AB177A" w:rsidRDefault="00DE1EE1" w:rsidP="00AB177A">
      <w:pPr>
        <w:pStyle w:val="FlietextREMI"/>
      </w:pPr>
      <w:r w:rsidRPr="00AB177A">
        <w:t xml:space="preserve">Das Lernen in jedem der fünf Teilbereiche – von basal bis </w:t>
      </w:r>
      <w:proofErr w:type="spellStart"/>
      <w:r w:rsidRPr="00AB177A">
        <w:t>sekundar</w:t>
      </w:r>
      <w:proofErr w:type="spellEnd"/>
      <w:r w:rsidRPr="00AB177A">
        <w:t xml:space="preserve"> – wird aus Gründen der Übersichtlichkeit in unterschiedlichen Stufenmodellen beschrieben,</w:t>
      </w:r>
      <w:r w:rsidR="006D00F3" w:rsidRPr="00AB177A">
        <w:t xml:space="preserve"> </w:t>
      </w:r>
      <w:r w:rsidRPr="00AB177A">
        <w:t>wobei die Inhalte allerdings als vielfältig vernetzt zu betrachten sind.</w:t>
      </w:r>
      <w:r w:rsidR="00BE70E6" w:rsidRPr="00AB177A">
        <w:t xml:space="preserve"> </w:t>
      </w:r>
      <w:r w:rsidR="00F225D0" w:rsidRPr="00AB177A">
        <w:t xml:space="preserve">Die in tabellarischen Stufungen abgebildeten Teilbereiche </w:t>
      </w:r>
      <w:r w:rsidR="00BE74C1" w:rsidRPr="00AB177A">
        <w:t xml:space="preserve">sind </w:t>
      </w:r>
      <w:r w:rsidRPr="00AB177A">
        <w:t xml:space="preserve">somit </w:t>
      </w:r>
      <w:r w:rsidR="00BE74C1" w:rsidRPr="00AB177A">
        <w:t>als</w:t>
      </w:r>
      <w:r w:rsidR="00F225D0" w:rsidRPr="00AB177A">
        <w:t xml:space="preserve"> „Modelle“</w:t>
      </w:r>
      <w:r w:rsidR="00BE74C1" w:rsidRPr="00AB177A">
        <w:t xml:space="preserve"> zu verstehen</w:t>
      </w:r>
      <w:r w:rsidR="00F225D0" w:rsidRPr="00AB177A">
        <w:t xml:space="preserve">. Dabei handelt es sich um vereinfachte Abbildungen, die der Orientierung dienen. Gleichzeitig ist zu beachten, dass Modelle </w:t>
      </w:r>
      <w:r w:rsidR="009C3179" w:rsidRPr="00AB177A">
        <w:t xml:space="preserve">die </w:t>
      </w:r>
      <w:r w:rsidR="00F225D0" w:rsidRPr="00AB177A">
        <w:t>reale</w:t>
      </w:r>
      <w:r w:rsidR="009C3179" w:rsidRPr="00AB177A">
        <w:t>n</w:t>
      </w:r>
      <w:r w:rsidR="00F225D0" w:rsidRPr="00AB177A">
        <w:t xml:space="preserve"> Lernwege der Kinder nicht 1:1 abbilden. Kinder bewegen sich lernend </w:t>
      </w:r>
      <w:r w:rsidR="009C3179" w:rsidRPr="00AB177A">
        <w:t xml:space="preserve">vernetzt </w:t>
      </w:r>
      <w:r w:rsidR="00853FB8" w:rsidRPr="00AB177A">
        <w:t>in den Aktivitäten des Hörens</w:t>
      </w:r>
      <w:r w:rsidR="00CC1713" w:rsidRPr="00AB177A">
        <w:t>,</w:t>
      </w:r>
      <w:r w:rsidR="00853FB8" w:rsidRPr="00AB177A">
        <w:t xml:space="preserve"> Sprechens, Lesens, Schreibens und Sprach</w:t>
      </w:r>
      <w:r w:rsidR="009C3179" w:rsidRPr="00AB177A">
        <w:t>v</w:t>
      </w:r>
      <w:r w:rsidR="00853FB8" w:rsidRPr="00AB177A">
        <w:t>erstehens</w:t>
      </w:r>
      <w:r w:rsidR="009C3179" w:rsidRPr="00AB177A">
        <w:t>, die in verschiedene Teilbereiche zusammengefasst sind</w:t>
      </w:r>
      <w:r w:rsidR="00853FB8" w:rsidRPr="00AB177A">
        <w:t xml:space="preserve">. </w:t>
      </w:r>
      <w:r w:rsidR="00BE74C1" w:rsidRPr="00AB177A">
        <w:t xml:space="preserve">Es gibt andere Modelle, die zum Beispiel Lernwege des Lesens und Schreibens gemeinsam als Stufen des Schriftspracherwerbs </w:t>
      </w:r>
      <w:r w:rsidR="009C3179" w:rsidRPr="00AB177A">
        <w:t xml:space="preserve">darstellen </w:t>
      </w:r>
      <w:r w:rsidR="00BE74C1" w:rsidRPr="00AB177A">
        <w:t>(siehe Kapitel 7 zu weiteren Stufenmodellen</w:t>
      </w:r>
      <w:r w:rsidR="00CC1713" w:rsidRPr="00AB177A">
        <w:t>)</w:t>
      </w:r>
      <w:r w:rsidR="00BE74C1" w:rsidRPr="00AB177A">
        <w:t xml:space="preserve">. </w:t>
      </w:r>
      <w:r w:rsidR="00853FB8" w:rsidRPr="00AB177A">
        <w:t>Auch die i</w:t>
      </w:r>
      <w:r w:rsidR="00BE74C1" w:rsidRPr="00AB177A">
        <w:t xml:space="preserve">n den Tabellen </w:t>
      </w:r>
      <w:r w:rsidR="00853FB8" w:rsidRPr="00AB177A">
        <w:t>linear aufeinander aufbauend</w:t>
      </w:r>
      <w:r w:rsidR="009C3179" w:rsidRPr="00AB177A">
        <w:t>en</w:t>
      </w:r>
      <w:r w:rsidR="00853FB8" w:rsidRPr="00AB177A">
        <w:t xml:space="preserve"> </w:t>
      </w:r>
      <w:r w:rsidR="00BE74C1" w:rsidRPr="00AB177A">
        <w:t xml:space="preserve">Stufen </w:t>
      </w:r>
      <w:r w:rsidR="009C3179" w:rsidRPr="00AB177A">
        <w:t xml:space="preserve">werden </w:t>
      </w:r>
      <w:r w:rsidR="00BE74C1" w:rsidRPr="00AB177A">
        <w:t xml:space="preserve">von den Kindern </w:t>
      </w:r>
      <w:r w:rsidR="00853FB8" w:rsidRPr="00AB177A">
        <w:t>nicht</w:t>
      </w:r>
      <w:r w:rsidR="00CC1713" w:rsidRPr="00AB177A">
        <w:t xml:space="preserve"> </w:t>
      </w:r>
      <w:r w:rsidR="00BE70E6" w:rsidRPr="00AB177A">
        <w:t>geradlinig</w:t>
      </w:r>
      <w:r w:rsidR="00853FB8" w:rsidRPr="00AB177A">
        <w:t xml:space="preserve"> durchlaufen, sondern es kommt vor, dass </w:t>
      </w:r>
      <w:r w:rsidR="009C3179" w:rsidRPr="00AB177A">
        <w:t xml:space="preserve">sich </w:t>
      </w:r>
      <w:r w:rsidR="00853FB8" w:rsidRPr="00AB177A">
        <w:t xml:space="preserve">Kinder </w:t>
      </w:r>
      <w:r w:rsidR="009C3179" w:rsidRPr="00AB177A">
        <w:t xml:space="preserve">zwischen den Stufen </w:t>
      </w:r>
      <w:r w:rsidR="00853FB8" w:rsidRPr="00AB177A">
        <w:t>hin und her</w:t>
      </w:r>
      <w:r w:rsidR="009C3179" w:rsidRPr="00AB177A">
        <w:t xml:space="preserve"> </w:t>
      </w:r>
      <w:r w:rsidR="00853FB8" w:rsidRPr="00AB177A">
        <w:t>bewegen.</w:t>
      </w:r>
    </w:p>
    <w:p w14:paraId="2BB52C8A" w14:textId="77777777" w:rsidR="009D314B" w:rsidRDefault="009D314B" w:rsidP="009C3179">
      <w:pPr>
        <w:pStyle w:val="FlietextREMI"/>
        <w:jc w:val="both"/>
      </w:pPr>
    </w:p>
    <w:p w14:paraId="135DD44E" w14:textId="44382DBE" w:rsidR="00E74624" w:rsidRPr="00AB177A" w:rsidRDefault="00BE74C1" w:rsidP="00AB177A">
      <w:pPr>
        <w:pStyle w:val="FlietextREMI"/>
      </w:pPr>
      <w:r w:rsidRPr="00AB177A">
        <w:t>Die Stufenmodelle</w:t>
      </w:r>
      <w:r w:rsidR="00E74624" w:rsidRPr="00AB177A">
        <w:t xml:space="preserve"> dienen als</w:t>
      </w:r>
      <w:r w:rsidRPr="00AB177A">
        <w:t xml:space="preserve"> diagnostisch-didaktisches Hilfsmittel</w:t>
      </w:r>
      <w:r w:rsidR="00E74624" w:rsidRPr="00AB177A">
        <w:t xml:space="preserve"> für innere Differenzierung in der Freiarbeit und in der Lernbüroarbeit. </w:t>
      </w:r>
      <w:r w:rsidR="009C3179" w:rsidRPr="00AB177A">
        <w:t>Sie eignen sich auch zur</w:t>
      </w:r>
      <w:r w:rsidR="00E74624" w:rsidRPr="00AB177A">
        <w:t xml:space="preserve"> innere</w:t>
      </w:r>
      <w:r w:rsidR="009C3179" w:rsidRPr="00AB177A">
        <w:t>n</w:t>
      </w:r>
      <w:r w:rsidR="00E74624" w:rsidRPr="00AB177A">
        <w:t xml:space="preserve"> Differenzierung beim Lernen am gemeinsamen Gegenstand im Epochen- und Projektunterricht. Sie ermöglichen es den Lehrkräften</w:t>
      </w:r>
      <w:r w:rsidR="009C3179" w:rsidRPr="00AB177A">
        <w:t xml:space="preserve">, </w:t>
      </w:r>
      <w:r w:rsidR="00E74624" w:rsidRPr="00AB177A">
        <w:t xml:space="preserve">vielseitige Lernmaterialien für die verschiedenen Lernausgangslagen anzubieten. So können sie </w:t>
      </w:r>
      <w:r w:rsidR="009C3179" w:rsidRPr="00AB177A">
        <w:t>sicherstellen</w:t>
      </w:r>
      <w:r w:rsidR="00E74624" w:rsidRPr="00AB177A">
        <w:t xml:space="preserve">, dass </w:t>
      </w:r>
      <w:r w:rsidR="009C3179" w:rsidRPr="00AB177A">
        <w:t xml:space="preserve">die </w:t>
      </w:r>
      <w:r w:rsidR="00E74624" w:rsidRPr="00AB177A">
        <w:t>Kinder adaptive Lernmöglichkeiten nutzen und effektiv lernen können.</w:t>
      </w:r>
      <w:bookmarkStart w:id="5" w:name="_Toc66359970"/>
      <w:bookmarkStart w:id="6" w:name="_Toc66362131"/>
      <w:bookmarkEnd w:id="3"/>
      <w:bookmarkEnd w:id="4"/>
    </w:p>
    <w:p w14:paraId="3A3FB288" w14:textId="254A7F26" w:rsidR="00BF1375" w:rsidRDefault="00BF1375" w:rsidP="009C3179">
      <w:pPr>
        <w:pStyle w:val="FlietextREMI"/>
        <w:jc w:val="both"/>
      </w:pPr>
    </w:p>
    <w:p w14:paraId="35FC9877" w14:textId="6E43B4B9" w:rsidR="00BF1375" w:rsidRPr="00AB177A" w:rsidRDefault="00BF1375" w:rsidP="00AB177A">
      <w:pPr>
        <w:pStyle w:val="FlietextREMI"/>
      </w:pPr>
      <w:r w:rsidRPr="00AB177A">
        <w:t xml:space="preserve">Die Aspekte der Mehrsprachigkeit, der Interkulturalität sowie besondere Potenziale, kognitive, körperliche oder anderweitige Herausforderungen </w:t>
      </w:r>
      <w:r w:rsidR="00B323BE" w:rsidRPr="00AB177A">
        <w:t xml:space="preserve">und Beeinträchtigungen sollen </w:t>
      </w:r>
      <w:r w:rsidRPr="00AB177A">
        <w:t xml:space="preserve">im </w:t>
      </w:r>
      <w:proofErr w:type="spellStart"/>
      <w:r w:rsidRPr="00AB177A">
        <w:t>ReMi</w:t>
      </w:r>
      <w:proofErr w:type="spellEnd"/>
      <w:r w:rsidRPr="00AB177A">
        <w:t>-Projekt in</w:t>
      </w:r>
      <w:r w:rsidR="00B323BE" w:rsidRPr="00AB177A">
        <w:t xml:space="preserve"> späteren Projektphasen</w:t>
      </w:r>
      <w:r w:rsidRPr="00AB177A">
        <w:t xml:space="preserve"> ausdifferenziert</w:t>
      </w:r>
      <w:r w:rsidR="00B323BE" w:rsidRPr="00AB177A">
        <w:t xml:space="preserve"> werden</w:t>
      </w:r>
      <w:r w:rsidRPr="00AB177A">
        <w:t>.</w:t>
      </w:r>
      <w:r w:rsidR="00B323BE" w:rsidRPr="00AB177A">
        <w:t xml:space="preserve"> Gegenwärtig weisen wir auf Online-Informationen zum Thema Mehrsprachigkeit und Deutschunterricht hin, die angeboten werden über das Deutsche Schulportal</w:t>
      </w:r>
      <w:r w:rsidR="00706DBE" w:rsidRPr="00AB177A">
        <w:t>, über Bildungsserver und Webseiten verschiedener Universitäten.</w:t>
      </w:r>
    </w:p>
    <w:p w14:paraId="7FE82033" w14:textId="77777777" w:rsidR="00B55F5F" w:rsidRDefault="00B55F5F" w:rsidP="009C3179">
      <w:pPr>
        <w:pStyle w:val="FlietextREMI"/>
        <w:jc w:val="both"/>
      </w:pPr>
    </w:p>
    <w:p w14:paraId="6E9746EC" w14:textId="1CCA1B98" w:rsidR="00E74624" w:rsidRPr="00AB177A" w:rsidRDefault="00B55F5F" w:rsidP="00AB177A">
      <w:pPr>
        <w:pStyle w:val="FlietextREMI"/>
      </w:pPr>
      <w:r w:rsidRPr="00AB177A">
        <w:t xml:space="preserve">Zum Verständnis der Stufenmodelle dienen </w:t>
      </w:r>
      <w:r w:rsidR="00CC1713" w:rsidRPr="00AB177A">
        <w:t xml:space="preserve">in den Tabellen </w:t>
      </w:r>
      <w:proofErr w:type="gramStart"/>
      <w:r w:rsidRPr="00AB177A">
        <w:t>ganz links</w:t>
      </w:r>
      <w:proofErr w:type="gramEnd"/>
      <w:r w:rsidRPr="00AB177A">
        <w:t xml:space="preserve"> farbige schmale Spalte</w:t>
      </w:r>
      <w:r w:rsidR="009D314B" w:rsidRPr="00AB177A">
        <w:t>n. S</w:t>
      </w:r>
      <w:r w:rsidRPr="00AB177A">
        <w:t>ie markieren</w:t>
      </w:r>
      <w:r w:rsidR="009D314B" w:rsidRPr="00AB177A">
        <w:t>,</w:t>
      </w:r>
      <w:r w:rsidRPr="00AB177A">
        <w:t xml:space="preserve"> </w:t>
      </w:r>
      <w:r w:rsidR="00D55BD1" w:rsidRPr="00AB177A">
        <w:t xml:space="preserve">zu </w:t>
      </w:r>
      <w:r w:rsidRPr="00AB177A">
        <w:t>welche</w:t>
      </w:r>
      <w:r w:rsidR="00D55BD1" w:rsidRPr="00AB177A">
        <w:t>m</w:t>
      </w:r>
      <w:r w:rsidRPr="00AB177A">
        <w:t xml:space="preserve"> der vier Zugänge </w:t>
      </w:r>
      <w:r w:rsidR="00D55BD1" w:rsidRPr="00AB177A">
        <w:t xml:space="preserve">– basal, elementar, </w:t>
      </w:r>
      <w:proofErr w:type="spellStart"/>
      <w:r w:rsidR="00D55BD1" w:rsidRPr="00AB177A">
        <w:t>primar</w:t>
      </w:r>
      <w:proofErr w:type="spellEnd"/>
      <w:r w:rsidR="00D55BD1" w:rsidRPr="00AB177A">
        <w:t xml:space="preserve"> oder </w:t>
      </w:r>
      <w:proofErr w:type="spellStart"/>
      <w:r w:rsidR="00D55BD1" w:rsidRPr="00AB177A">
        <w:t>sekundar</w:t>
      </w:r>
      <w:proofErr w:type="spellEnd"/>
      <w:r w:rsidR="00D55BD1" w:rsidRPr="00AB177A">
        <w:t xml:space="preserve"> – die Aussagen rechts daneben gehören. </w:t>
      </w:r>
      <w:r w:rsidR="00BE70E6" w:rsidRPr="00AB177A">
        <w:t xml:space="preserve">Die etwas dunkleren Markierungen verweisen auf den Schwerpunktzugang. </w:t>
      </w:r>
      <w:r w:rsidR="00E74624" w:rsidRPr="00AB177A">
        <w:t xml:space="preserve">Die </w:t>
      </w:r>
      <w:r w:rsidR="00D55BD1" w:rsidRPr="00AB177A">
        <w:t xml:space="preserve">tabellarische </w:t>
      </w:r>
      <w:r w:rsidR="00E74624" w:rsidRPr="00AB177A">
        <w:t xml:space="preserve">Darstellung </w:t>
      </w:r>
      <w:r w:rsidR="00D55BD1" w:rsidRPr="00AB177A">
        <w:t xml:space="preserve">jeder Stufe </w:t>
      </w:r>
      <w:r w:rsidR="00E74624" w:rsidRPr="00AB177A">
        <w:t>erfolgt stets in drei Spalten:</w:t>
      </w:r>
    </w:p>
    <w:p w14:paraId="3C88BD2D" w14:textId="528383D9" w:rsidR="00E74624" w:rsidRDefault="00E74624" w:rsidP="00AB177A">
      <w:pPr>
        <w:pStyle w:val="NumerierungFlietextREMI"/>
      </w:pPr>
      <w:r>
        <w:t>Spalte benennt die Kompetenz in Erwachsenensprache</w:t>
      </w:r>
    </w:p>
    <w:p w14:paraId="64CE417C" w14:textId="6A22DB72" w:rsidR="00E74624" w:rsidRDefault="00E74624" w:rsidP="00AB177A">
      <w:pPr>
        <w:pStyle w:val="NumerierungFlietextREMI"/>
      </w:pPr>
      <w:r>
        <w:t>Spalte formuliert die Kompetenz in Kindersprache</w:t>
      </w:r>
    </w:p>
    <w:p w14:paraId="57B31F97" w14:textId="53F0F308" w:rsidR="00E74624" w:rsidRDefault="00E74624" w:rsidP="00AB177A">
      <w:pPr>
        <w:pStyle w:val="NumerierungFlietextREMI"/>
      </w:pPr>
      <w:r>
        <w:t xml:space="preserve">Spalte nennt </w:t>
      </w:r>
      <w:r w:rsidR="001C3889">
        <w:t xml:space="preserve">zu jeder </w:t>
      </w:r>
      <w:r>
        <w:t xml:space="preserve">Kompetenzstufe passende </w:t>
      </w:r>
      <w:r w:rsidR="001C3889">
        <w:t xml:space="preserve">pädagogische Angebote, die das Weiterlernen unterstützen. </w:t>
      </w:r>
    </w:p>
    <w:p w14:paraId="0DCFD321" w14:textId="77777777" w:rsidR="00E74624" w:rsidRDefault="00E74624" w:rsidP="009C3179">
      <w:pPr>
        <w:pStyle w:val="FlietextREMI"/>
        <w:jc w:val="both"/>
      </w:pPr>
    </w:p>
    <w:bookmarkEnd w:id="5"/>
    <w:bookmarkEnd w:id="6"/>
    <w:p w14:paraId="0D2AD01A" w14:textId="09E1B373" w:rsidR="0050293C" w:rsidRPr="00B46D60" w:rsidRDefault="000A4551" w:rsidP="009C3179">
      <w:pPr>
        <w:tabs>
          <w:tab w:val="left" w:pos="1884"/>
        </w:tabs>
        <w:jc w:val="both"/>
        <w:rPr>
          <w:rFonts w:eastAsia="Arial"/>
          <w:b/>
          <w:bCs/>
          <w:color w:val="000000"/>
          <w:sz w:val="28"/>
          <w:szCs w:val="32"/>
        </w:rPr>
      </w:pPr>
      <w:r>
        <w:rPr>
          <w:rFonts w:eastAsia="Arial"/>
          <w:b/>
          <w:bCs/>
          <w:color w:val="000000"/>
          <w:sz w:val="28"/>
          <w:szCs w:val="32"/>
        </w:rPr>
        <w:tab/>
      </w:r>
    </w:p>
    <w:sectPr w:rsidR="0050293C" w:rsidRPr="00B46D60" w:rsidSect="00970F73">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7DB5B" w14:textId="77777777" w:rsidR="000341F2" w:rsidRDefault="000341F2">
      <w:r>
        <w:separator/>
      </w:r>
    </w:p>
  </w:endnote>
  <w:endnote w:type="continuationSeparator" w:id="0">
    <w:p w14:paraId="6F50A565" w14:textId="77777777" w:rsidR="000341F2" w:rsidRDefault="00034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819F4"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7E68980D"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DFF89"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6373B6">
      <w:rPr>
        <w:rStyle w:val="Seitenzahl"/>
        <w:noProof/>
      </w:rPr>
      <w:t>1</w:t>
    </w:r>
    <w:r>
      <w:rPr>
        <w:rStyle w:val="Seitenzahl"/>
      </w:rPr>
      <w:fldChar w:fldCharType="end"/>
    </w:r>
  </w:p>
  <w:p w14:paraId="7040DD45"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5367D" w14:textId="77777777" w:rsidR="000341F2" w:rsidRDefault="000341F2">
      <w:r>
        <w:separator/>
      </w:r>
    </w:p>
  </w:footnote>
  <w:footnote w:type="continuationSeparator" w:id="0">
    <w:p w14:paraId="6DFDC343" w14:textId="77777777" w:rsidR="000341F2" w:rsidRDefault="000341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5"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8"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19"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1"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5"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0"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31A845AF"/>
    <w:multiLevelType w:val="hybridMultilevel"/>
    <w:tmpl w:val="44BC4792"/>
    <w:lvl w:ilvl="0" w:tplc="758284EE">
      <w:start w:val="2"/>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34BD73F9"/>
    <w:multiLevelType w:val="hybridMultilevel"/>
    <w:tmpl w:val="E46457E6"/>
    <w:lvl w:ilvl="0" w:tplc="9D181400">
      <w:start w:val="1"/>
      <w:numFmt w:val="bullet"/>
      <w:lvlText w:val=""/>
      <w:lvlJc w:val="left"/>
      <w:rPr>
        <w:rFonts w:ascii="Symbol" w:hAnsi="Symbol" w:hint="default"/>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92B62FC"/>
    <w:multiLevelType w:val="hybridMultilevel"/>
    <w:tmpl w:val="6310F7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7"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8" w15:restartNumberingAfterBreak="0">
    <w:nsid w:val="3F9F7D13"/>
    <w:multiLevelType w:val="multilevel"/>
    <w:tmpl w:val="0602FB80"/>
    <w:lvl w:ilvl="0">
      <w:start w:val="1"/>
      <w:numFmt w:val="decimal"/>
      <w:lvlText w:val="%1."/>
      <w:lvlJc w:val="left"/>
      <w:rPr>
        <w:rFonts w:ascii="Calibri" w:eastAsia="Calibri" w:hAnsi="Calibri"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9"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4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42"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4"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5"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6"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7"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8"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50"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52"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4"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7"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8" w15:restartNumberingAfterBreak="0">
    <w:nsid w:val="541561FB"/>
    <w:multiLevelType w:val="hybridMultilevel"/>
    <w:tmpl w:val="AC7242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9"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60" w15:restartNumberingAfterBreak="0">
    <w:nsid w:val="54E5260F"/>
    <w:multiLevelType w:val="hybridMultilevel"/>
    <w:tmpl w:val="6504B52A"/>
    <w:lvl w:ilvl="0" w:tplc="59BCE22A">
      <w:start w:val="1"/>
      <w:numFmt w:val="bullet"/>
      <w:lvlText w:val=""/>
      <w:lvlJc w:val="left"/>
      <w:rPr>
        <w:rFonts w:ascii="Symbol" w:hAnsi="Symbol" w:hint="default"/>
        <w:caps w:val="0"/>
        <w:smallCaps w:val="0"/>
        <w:strike w:val="0"/>
        <w:dstrike w:val="0"/>
        <w:color w:val="00000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55141855"/>
    <w:multiLevelType w:val="hybridMultilevel"/>
    <w:tmpl w:val="7E76FF0A"/>
    <w:lvl w:ilvl="0" w:tplc="005AE1A8">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2"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5" w15:restartNumberingAfterBreak="0">
    <w:nsid w:val="59CD667A"/>
    <w:multiLevelType w:val="hybridMultilevel"/>
    <w:tmpl w:val="454E263A"/>
    <w:lvl w:ilvl="0" w:tplc="04070001">
      <w:start w:val="1"/>
      <w:numFmt w:val="bullet"/>
      <w:lvlText w:val=""/>
      <w:lvlJc w:val="left"/>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8"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9"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1"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72" w15:restartNumberingAfterBreak="0">
    <w:nsid w:val="625345AF"/>
    <w:multiLevelType w:val="hybridMultilevel"/>
    <w:tmpl w:val="B994E2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3" w15:restartNumberingAfterBreak="0">
    <w:nsid w:val="63F56C38"/>
    <w:multiLevelType w:val="hybridMultilevel"/>
    <w:tmpl w:val="4DDC64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7"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8"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9"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80"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81"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2"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83"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86"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7"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8"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9"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91" w15:restartNumberingAfterBreak="0">
    <w:nsid w:val="7DAF056E"/>
    <w:multiLevelType w:val="hybridMultilevel"/>
    <w:tmpl w:val="3BE41762"/>
    <w:lvl w:ilvl="0" w:tplc="4142D6D4">
      <w:start w:val="1"/>
      <w:numFmt w:val="bullet"/>
      <w:lvlText w:val="•"/>
      <w:lvlJc w:val="left"/>
      <w:rPr>
        <w:rFonts w:ascii="Calibri" w:hAnsi="Calibri" w:cs="Calibr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2"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54860797">
    <w:abstractNumId w:val="78"/>
  </w:num>
  <w:num w:numId="2" w16cid:durableId="1943880865">
    <w:abstractNumId w:val="83"/>
  </w:num>
  <w:num w:numId="3" w16cid:durableId="1370030353">
    <w:abstractNumId w:val="91"/>
  </w:num>
  <w:num w:numId="4" w16cid:durableId="830291806">
    <w:abstractNumId w:val="4"/>
  </w:num>
  <w:num w:numId="5" w16cid:durableId="1778408189">
    <w:abstractNumId w:val="54"/>
  </w:num>
  <w:num w:numId="6" w16cid:durableId="1005475469">
    <w:abstractNumId w:val="87"/>
  </w:num>
  <w:num w:numId="7" w16cid:durableId="274991777">
    <w:abstractNumId w:val="70"/>
  </w:num>
  <w:num w:numId="8" w16cid:durableId="1457722987">
    <w:abstractNumId w:val="34"/>
  </w:num>
  <w:num w:numId="9" w16cid:durableId="1547912324">
    <w:abstractNumId w:val="22"/>
  </w:num>
  <w:num w:numId="10" w16cid:durableId="160388334">
    <w:abstractNumId w:val="42"/>
  </w:num>
  <w:num w:numId="11" w16cid:durableId="172111429">
    <w:abstractNumId w:val="48"/>
  </w:num>
  <w:num w:numId="12" w16cid:durableId="257180167">
    <w:abstractNumId w:val="10"/>
  </w:num>
  <w:num w:numId="13" w16cid:durableId="782964917">
    <w:abstractNumId w:val="7"/>
  </w:num>
  <w:num w:numId="14" w16cid:durableId="2127504940">
    <w:abstractNumId w:val="60"/>
  </w:num>
  <w:num w:numId="15" w16cid:durableId="89201370">
    <w:abstractNumId w:val="28"/>
  </w:num>
  <w:num w:numId="16" w16cid:durableId="1467891188">
    <w:abstractNumId w:val="69"/>
  </w:num>
  <w:num w:numId="17" w16cid:durableId="678847329">
    <w:abstractNumId w:val="16"/>
  </w:num>
  <w:num w:numId="18" w16cid:durableId="986741281">
    <w:abstractNumId w:val="52"/>
  </w:num>
  <w:num w:numId="19" w16cid:durableId="577401622">
    <w:abstractNumId w:val="65"/>
  </w:num>
  <w:num w:numId="20" w16cid:durableId="537396290">
    <w:abstractNumId w:val="6"/>
  </w:num>
  <w:num w:numId="21" w16cid:durableId="488059014">
    <w:abstractNumId w:val="84"/>
  </w:num>
  <w:num w:numId="22" w16cid:durableId="1858304312">
    <w:abstractNumId w:val="63"/>
  </w:num>
  <w:num w:numId="23" w16cid:durableId="94325043">
    <w:abstractNumId w:val="2"/>
  </w:num>
  <w:num w:numId="24" w16cid:durableId="862481617">
    <w:abstractNumId w:val="77"/>
  </w:num>
  <w:num w:numId="25" w16cid:durableId="233592497">
    <w:abstractNumId w:val="81"/>
  </w:num>
  <w:num w:numId="26" w16cid:durableId="852258372">
    <w:abstractNumId w:val="39"/>
  </w:num>
  <w:num w:numId="27" w16cid:durableId="1199005637">
    <w:abstractNumId w:val="36"/>
  </w:num>
  <w:num w:numId="28" w16cid:durableId="315644508">
    <w:abstractNumId w:val="40"/>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273024604">
    <w:abstractNumId w:val="76"/>
  </w:num>
  <w:num w:numId="30" w16cid:durableId="455371850">
    <w:abstractNumId w:val="18"/>
  </w:num>
  <w:num w:numId="31" w16cid:durableId="1990547514">
    <w:abstractNumId w:val="14"/>
  </w:num>
  <w:num w:numId="32" w16cid:durableId="1252859109">
    <w:abstractNumId w:val="37"/>
  </w:num>
  <w:num w:numId="33" w16cid:durableId="1085298309">
    <w:abstractNumId w:val="17"/>
  </w:num>
  <w:num w:numId="34" w16cid:durableId="350953630">
    <w:abstractNumId w:val="56"/>
  </w:num>
  <w:num w:numId="35" w16cid:durableId="1762407865">
    <w:abstractNumId w:val="49"/>
  </w:num>
  <w:num w:numId="36" w16cid:durableId="1371493581">
    <w:abstractNumId w:val="80"/>
  </w:num>
  <w:num w:numId="37" w16cid:durableId="971053392">
    <w:abstractNumId w:val="44"/>
  </w:num>
  <w:num w:numId="38" w16cid:durableId="919023534">
    <w:abstractNumId w:val="51"/>
  </w:num>
  <w:num w:numId="39" w16cid:durableId="1151874299">
    <w:abstractNumId w:val="82"/>
  </w:num>
  <w:num w:numId="40" w16cid:durableId="304235324">
    <w:abstractNumId w:val="3"/>
  </w:num>
  <w:num w:numId="41" w16cid:durableId="1810122614">
    <w:abstractNumId w:val="79"/>
  </w:num>
  <w:num w:numId="42" w16cid:durableId="580258060">
    <w:abstractNumId w:val="67"/>
  </w:num>
  <w:num w:numId="43" w16cid:durableId="159200986">
    <w:abstractNumId w:val="27"/>
  </w:num>
  <w:num w:numId="44" w16cid:durableId="1872254905">
    <w:abstractNumId w:val="57"/>
  </w:num>
  <w:num w:numId="45" w16cid:durableId="947850557">
    <w:abstractNumId w:val="90"/>
  </w:num>
  <w:num w:numId="46" w16cid:durableId="73400386">
    <w:abstractNumId w:val="12"/>
  </w:num>
  <w:num w:numId="47" w16cid:durableId="1984117601">
    <w:abstractNumId w:val="71"/>
  </w:num>
  <w:num w:numId="48" w16cid:durableId="1283421936">
    <w:abstractNumId w:val="30"/>
  </w:num>
  <w:num w:numId="49" w16cid:durableId="1538659687">
    <w:abstractNumId w:val="86"/>
  </w:num>
  <w:num w:numId="50" w16cid:durableId="1374846474">
    <w:abstractNumId w:val="11"/>
  </w:num>
  <w:num w:numId="51" w16cid:durableId="1736858814">
    <w:abstractNumId w:val="8"/>
  </w:num>
  <w:num w:numId="52" w16cid:durableId="2113433028">
    <w:abstractNumId w:val="45"/>
  </w:num>
  <w:num w:numId="53" w16cid:durableId="591084433">
    <w:abstractNumId w:val="13"/>
  </w:num>
  <w:num w:numId="54" w16cid:durableId="1138958188">
    <w:abstractNumId w:val="85"/>
  </w:num>
  <w:num w:numId="55" w16cid:durableId="666632689">
    <w:abstractNumId w:val="15"/>
  </w:num>
  <w:num w:numId="56" w16cid:durableId="2022276079">
    <w:abstractNumId w:val="66"/>
  </w:num>
  <w:num w:numId="57" w16cid:durableId="767458368">
    <w:abstractNumId w:val="20"/>
  </w:num>
  <w:num w:numId="58" w16cid:durableId="1477601578">
    <w:abstractNumId w:val="53"/>
  </w:num>
  <w:num w:numId="59" w16cid:durableId="2031907029">
    <w:abstractNumId w:val="1"/>
  </w:num>
  <w:num w:numId="60" w16cid:durableId="460195418">
    <w:abstractNumId w:val="46"/>
  </w:num>
  <w:num w:numId="61" w16cid:durableId="1989548758">
    <w:abstractNumId w:val="59"/>
  </w:num>
  <w:num w:numId="62" w16cid:durableId="1528759788">
    <w:abstractNumId w:val="9"/>
  </w:num>
  <w:num w:numId="63" w16cid:durableId="1150097189">
    <w:abstractNumId w:val="29"/>
  </w:num>
  <w:num w:numId="64" w16cid:durableId="1007100178">
    <w:abstractNumId w:val="68"/>
  </w:num>
  <w:num w:numId="65" w16cid:durableId="2029603090">
    <w:abstractNumId w:val="43"/>
  </w:num>
  <w:num w:numId="66" w16cid:durableId="1952319434">
    <w:abstractNumId w:val="26"/>
  </w:num>
  <w:num w:numId="67" w16cid:durableId="1711301652">
    <w:abstractNumId w:val="24"/>
  </w:num>
  <w:num w:numId="68" w16cid:durableId="1695837660">
    <w:abstractNumId w:val="21"/>
  </w:num>
  <w:num w:numId="69" w16cid:durableId="1735934109">
    <w:abstractNumId w:val="88"/>
  </w:num>
  <w:num w:numId="70" w16cid:durableId="1447384149">
    <w:abstractNumId w:val="19"/>
  </w:num>
  <w:num w:numId="71" w16cid:durableId="86779670">
    <w:abstractNumId w:val="55"/>
  </w:num>
  <w:num w:numId="72" w16cid:durableId="2146003774">
    <w:abstractNumId w:val="23"/>
  </w:num>
  <w:num w:numId="73" w16cid:durableId="596713714">
    <w:abstractNumId w:val="62"/>
  </w:num>
  <w:num w:numId="74" w16cid:durableId="808060654">
    <w:abstractNumId w:val="32"/>
  </w:num>
  <w:num w:numId="75" w16cid:durableId="932929879">
    <w:abstractNumId w:val="75"/>
  </w:num>
  <w:num w:numId="76" w16cid:durableId="2029788177">
    <w:abstractNumId w:val="33"/>
  </w:num>
  <w:num w:numId="77" w16cid:durableId="179248540">
    <w:abstractNumId w:val="0"/>
  </w:num>
  <w:num w:numId="78" w16cid:durableId="1875581832">
    <w:abstractNumId w:val="25"/>
  </w:num>
  <w:num w:numId="79" w16cid:durableId="898520212">
    <w:abstractNumId w:val="50"/>
  </w:num>
  <w:num w:numId="80" w16cid:durableId="449326709">
    <w:abstractNumId w:val="92"/>
  </w:num>
  <w:num w:numId="81" w16cid:durableId="953026598">
    <w:abstractNumId w:val="74"/>
  </w:num>
  <w:num w:numId="82" w16cid:durableId="93479663">
    <w:abstractNumId w:val="5"/>
  </w:num>
  <w:num w:numId="83" w16cid:durableId="1289437265">
    <w:abstractNumId w:val="41"/>
  </w:num>
  <w:num w:numId="84" w16cid:durableId="509105676">
    <w:abstractNumId w:val="89"/>
  </w:num>
  <w:num w:numId="85" w16cid:durableId="221596924">
    <w:abstractNumId w:val="64"/>
  </w:num>
  <w:num w:numId="86" w16cid:durableId="1540432336">
    <w:abstractNumId w:val="47"/>
  </w:num>
  <w:num w:numId="87" w16cid:durableId="334038485">
    <w:abstractNumId w:val="38"/>
  </w:num>
  <w:num w:numId="88" w16cid:durableId="1711832936">
    <w:abstractNumId w:val="35"/>
  </w:num>
  <w:num w:numId="89" w16cid:durableId="2117208939">
    <w:abstractNumId w:val="73"/>
  </w:num>
  <w:num w:numId="90" w16cid:durableId="512647716">
    <w:abstractNumId w:val="58"/>
  </w:num>
  <w:num w:numId="91" w16cid:durableId="241914761">
    <w:abstractNumId w:val="61"/>
  </w:num>
  <w:num w:numId="92" w16cid:durableId="1444886885">
    <w:abstractNumId w:val="72"/>
  </w:num>
  <w:num w:numId="93" w16cid:durableId="2052343493">
    <w:abstractNumId w:val="31"/>
  </w:num>
  <w:numIdMacAtCleanup w:val="9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larissa Trumpp">
    <w15:presenceInfo w15:providerId="Windows Live" w15:userId="552041f28e6909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624"/>
    <w:rsid w:val="00004A25"/>
    <w:rsid w:val="00007E37"/>
    <w:rsid w:val="00007F8A"/>
    <w:rsid w:val="00011764"/>
    <w:rsid w:val="00015745"/>
    <w:rsid w:val="00022EF1"/>
    <w:rsid w:val="00030C36"/>
    <w:rsid w:val="00032CC8"/>
    <w:rsid w:val="000341F2"/>
    <w:rsid w:val="00050FB9"/>
    <w:rsid w:val="00051955"/>
    <w:rsid w:val="000542A1"/>
    <w:rsid w:val="000569C8"/>
    <w:rsid w:val="00062A1B"/>
    <w:rsid w:val="0006390A"/>
    <w:rsid w:val="000650CB"/>
    <w:rsid w:val="000758DE"/>
    <w:rsid w:val="0007629E"/>
    <w:rsid w:val="00076BBC"/>
    <w:rsid w:val="00077684"/>
    <w:rsid w:val="00077C96"/>
    <w:rsid w:val="00080610"/>
    <w:rsid w:val="000A1798"/>
    <w:rsid w:val="000A4551"/>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71CCF"/>
    <w:rsid w:val="001832E3"/>
    <w:rsid w:val="001975D1"/>
    <w:rsid w:val="001A11CD"/>
    <w:rsid w:val="001B34B4"/>
    <w:rsid w:val="001B507B"/>
    <w:rsid w:val="001B5962"/>
    <w:rsid w:val="001C3889"/>
    <w:rsid w:val="001C7D0D"/>
    <w:rsid w:val="001E0672"/>
    <w:rsid w:val="001E0AF6"/>
    <w:rsid w:val="001E64A7"/>
    <w:rsid w:val="001F568E"/>
    <w:rsid w:val="00201E4C"/>
    <w:rsid w:val="00206C0B"/>
    <w:rsid w:val="002130A0"/>
    <w:rsid w:val="00213D77"/>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2560"/>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A58A5"/>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76C31"/>
    <w:rsid w:val="00480A5D"/>
    <w:rsid w:val="00490670"/>
    <w:rsid w:val="00491506"/>
    <w:rsid w:val="004924F5"/>
    <w:rsid w:val="00494779"/>
    <w:rsid w:val="004A47A7"/>
    <w:rsid w:val="004B28A9"/>
    <w:rsid w:val="004B328F"/>
    <w:rsid w:val="004B51C2"/>
    <w:rsid w:val="004B6C70"/>
    <w:rsid w:val="004D1A30"/>
    <w:rsid w:val="004D42FD"/>
    <w:rsid w:val="004D54C7"/>
    <w:rsid w:val="004E1E49"/>
    <w:rsid w:val="004E640A"/>
    <w:rsid w:val="004F3729"/>
    <w:rsid w:val="004F722A"/>
    <w:rsid w:val="00500C93"/>
    <w:rsid w:val="005027CE"/>
    <w:rsid w:val="0050293C"/>
    <w:rsid w:val="005070A3"/>
    <w:rsid w:val="005123D1"/>
    <w:rsid w:val="00513FE7"/>
    <w:rsid w:val="005277A4"/>
    <w:rsid w:val="00536A69"/>
    <w:rsid w:val="00553959"/>
    <w:rsid w:val="005548FA"/>
    <w:rsid w:val="00562A92"/>
    <w:rsid w:val="0056425E"/>
    <w:rsid w:val="00572504"/>
    <w:rsid w:val="00575C04"/>
    <w:rsid w:val="00575E38"/>
    <w:rsid w:val="005768E3"/>
    <w:rsid w:val="005867CE"/>
    <w:rsid w:val="0059376B"/>
    <w:rsid w:val="005969F2"/>
    <w:rsid w:val="005A0520"/>
    <w:rsid w:val="005B75BB"/>
    <w:rsid w:val="005C2B59"/>
    <w:rsid w:val="005C4E88"/>
    <w:rsid w:val="005C5047"/>
    <w:rsid w:val="005C604A"/>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62F92"/>
    <w:rsid w:val="006645FB"/>
    <w:rsid w:val="006814AF"/>
    <w:rsid w:val="00681CAF"/>
    <w:rsid w:val="006A30A0"/>
    <w:rsid w:val="006A50BC"/>
    <w:rsid w:val="006A5367"/>
    <w:rsid w:val="006B043C"/>
    <w:rsid w:val="006B3CAF"/>
    <w:rsid w:val="006B7317"/>
    <w:rsid w:val="006B7A8B"/>
    <w:rsid w:val="006D00F3"/>
    <w:rsid w:val="006D432D"/>
    <w:rsid w:val="006E33DD"/>
    <w:rsid w:val="00700B52"/>
    <w:rsid w:val="007045BA"/>
    <w:rsid w:val="00706DBE"/>
    <w:rsid w:val="00714303"/>
    <w:rsid w:val="00717BD2"/>
    <w:rsid w:val="00720373"/>
    <w:rsid w:val="00720403"/>
    <w:rsid w:val="00736E6E"/>
    <w:rsid w:val="00742750"/>
    <w:rsid w:val="00751732"/>
    <w:rsid w:val="00762F59"/>
    <w:rsid w:val="00763A70"/>
    <w:rsid w:val="00772072"/>
    <w:rsid w:val="007914D8"/>
    <w:rsid w:val="00792515"/>
    <w:rsid w:val="00795ED9"/>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53FB8"/>
    <w:rsid w:val="008753C8"/>
    <w:rsid w:val="008755CA"/>
    <w:rsid w:val="0087716F"/>
    <w:rsid w:val="008839F3"/>
    <w:rsid w:val="00890831"/>
    <w:rsid w:val="008A0BEA"/>
    <w:rsid w:val="008A546E"/>
    <w:rsid w:val="008B4138"/>
    <w:rsid w:val="008C042A"/>
    <w:rsid w:val="008C1845"/>
    <w:rsid w:val="008C74B7"/>
    <w:rsid w:val="008D02EC"/>
    <w:rsid w:val="008D3077"/>
    <w:rsid w:val="008D6958"/>
    <w:rsid w:val="008E332A"/>
    <w:rsid w:val="008F0E06"/>
    <w:rsid w:val="008F1B3A"/>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182"/>
    <w:rsid w:val="00942B02"/>
    <w:rsid w:val="00943D61"/>
    <w:rsid w:val="009461A8"/>
    <w:rsid w:val="0095032C"/>
    <w:rsid w:val="00952BF3"/>
    <w:rsid w:val="00953030"/>
    <w:rsid w:val="00957D55"/>
    <w:rsid w:val="009705AC"/>
    <w:rsid w:val="00970F73"/>
    <w:rsid w:val="009A30F5"/>
    <w:rsid w:val="009A77F0"/>
    <w:rsid w:val="009B0798"/>
    <w:rsid w:val="009B6F95"/>
    <w:rsid w:val="009C3179"/>
    <w:rsid w:val="009C32E2"/>
    <w:rsid w:val="009D314B"/>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077E"/>
    <w:rsid w:val="00A51D0D"/>
    <w:rsid w:val="00A540A5"/>
    <w:rsid w:val="00A659AA"/>
    <w:rsid w:val="00A67D62"/>
    <w:rsid w:val="00A76A90"/>
    <w:rsid w:val="00A94668"/>
    <w:rsid w:val="00A94F13"/>
    <w:rsid w:val="00AA049E"/>
    <w:rsid w:val="00AA074C"/>
    <w:rsid w:val="00AA6306"/>
    <w:rsid w:val="00AB177A"/>
    <w:rsid w:val="00AB3E56"/>
    <w:rsid w:val="00AB5024"/>
    <w:rsid w:val="00AC2C1E"/>
    <w:rsid w:val="00AE0577"/>
    <w:rsid w:val="00AE0A13"/>
    <w:rsid w:val="00AE66F0"/>
    <w:rsid w:val="00B05506"/>
    <w:rsid w:val="00B07590"/>
    <w:rsid w:val="00B12EEC"/>
    <w:rsid w:val="00B14777"/>
    <w:rsid w:val="00B323BE"/>
    <w:rsid w:val="00B369F1"/>
    <w:rsid w:val="00B41437"/>
    <w:rsid w:val="00B46D60"/>
    <w:rsid w:val="00B53219"/>
    <w:rsid w:val="00B54A99"/>
    <w:rsid w:val="00B55F5F"/>
    <w:rsid w:val="00B56EC8"/>
    <w:rsid w:val="00B6299A"/>
    <w:rsid w:val="00B631C2"/>
    <w:rsid w:val="00B73303"/>
    <w:rsid w:val="00B853C8"/>
    <w:rsid w:val="00B90BA4"/>
    <w:rsid w:val="00B9182A"/>
    <w:rsid w:val="00B91FEE"/>
    <w:rsid w:val="00BA1441"/>
    <w:rsid w:val="00BA354B"/>
    <w:rsid w:val="00BA520B"/>
    <w:rsid w:val="00BA5FF7"/>
    <w:rsid w:val="00BC0394"/>
    <w:rsid w:val="00BC6E40"/>
    <w:rsid w:val="00BC75CE"/>
    <w:rsid w:val="00BD05A6"/>
    <w:rsid w:val="00BD3F07"/>
    <w:rsid w:val="00BD4DEE"/>
    <w:rsid w:val="00BE07DE"/>
    <w:rsid w:val="00BE4A8A"/>
    <w:rsid w:val="00BE70E6"/>
    <w:rsid w:val="00BE74C1"/>
    <w:rsid w:val="00BF1375"/>
    <w:rsid w:val="00C1640E"/>
    <w:rsid w:val="00C427D2"/>
    <w:rsid w:val="00C50659"/>
    <w:rsid w:val="00C536D5"/>
    <w:rsid w:val="00C5698A"/>
    <w:rsid w:val="00C647A6"/>
    <w:rsid w:val="00C74719"/>
    <w:rsid w:val="00C75DDD"/>
    <w:rsid w:val="00C84FE7"/>
    <w:rsid w:val="00C8756D"/>
    <w:rsid w:val="00CA03FE"/>
    <w:rsid w:val="00CA52F8"/>
    <w:rsid w:val="00CA61C7"/>
    <w:rsid w:val="00CA691B"/>
    <w:rsid w:val="00CC1713"/>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066D"/>
    <w:rsid w:val="00D524E5"/>
    <w:rsid w:val="00D55BD1"/>
    <w:rsid w:val="00D55F9C"/>
    <w:rsid w:val="00D568D0"/>
    <w:rsid w:val="00D668B8"/>
    <w:rsid w:val="00D73BC4"/>
    <w:rsid w:val="00D74E2F"/>
    <w:rsid w:val="00D75697"/>
    <w:rsid w:val="00D84727"/>
    <w:rsid w:val="00D85E78"/>
    <w:rsid w:val="00D86209"/>
    <w:rsid w:val="00D864A4"/>
    <w:rsid w:val="00D9522F"/>
    <w:rsid w:val="00DB1DB1"/>
    <w:rsid w:val="00DB7C2F"/>
    <w:rsid w:val="00DD39F7"/>
    <w:rsid w:val="00DE051F"/>
    <w:rsid w:val="00DE1EE1"/>
    <w:rsid w:val="00DF0772"/>
    <w:rsid w:val="00DF3AED"/>
    <w:rsid w:val="00E008BB"/>
    <w:rsid w:val="00E02690"/>
    <w:rsid w:val="00E06B3D"/>
    <w:rsid w:val="00E17260"/>
    <w:rsid w:val="00E20606"/>
    <w:rsid w:val="00E2487C"/>
    <w:rsid w:val="00E26E69"/>
    <w:rsid w:val="00E32EB2"/>
    <w:rsid w:val="00E44494"/>
    <w:rsid w:val="00E45F9A"/>
    <w:rsid w:val="00E5011E"/>
    <w:rsid w:val="00E52D31"/>
    <w:rsid w:val="00E54FB2"/>
    <w:rsid w:val="00E62448"/>
    <w:rsid w:val="00E644A8"/>
    <w:rsid w:val="00E65D90"/>
    <w:rsid w:val="00E74624"/>
    <w:rsid w:val="00E746F7"/>
    <w:rsid w:val="00E75FD3"/>
    <w:rsid w:val="00E86DB5"/>
    <w:rsid w:val="00E90968"/>
    <w:rsid w:val="00E9696D"/>
    <w:rsid w:val="00EA14C7"/>
    <w:rsid w:val="00EB07C3"/>
    <w:rsid w:val="00ED0727"/>
    <w:rsid w:val="00EF552E"/>
    <w:rsid w:val="00EF5834"/>
    <w:rsid w:val="00F001D6"/>
    <w:rsid w:val="00F225D0"/>
    <w:rsid w:val="00F22FB0"/>
    <w:rsid w:val="00F27CCB"/>
    <w:rsid w:val="00F31C8C"/>
    <w:rsid w:val="00F359DD"/>
    <w:rsid w:val="00F533FC"/>
    <w:rsid w:val="00F72FCE"/>
    <w:rsid w:val="00F75CB6"/>
    <w:rsid w:val="00F82B0E"/>
    <w:rsid w:val="00F9255B"/>
    <w:rsid w:val="00F9290F"/>
    <w:rsid w:val="00F930F6"/>
    <w:rsid w:val="00F93A84"/>
    <w:rsid w:val="00F94B43"/>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F2547B"/>
  <w15:chartTrackingRefBased/>
  <w15:docId w15:val="{7B722860-89E1-4824-B95F-D5DC3ED79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AB5024"/>
    <w:pPr>
      <w:contextualSpacing/>
    </w:pPr>
    <w:rPr>
      <w:b/>
      <w:color w:val="000000"/>
      <w:sz w:val="22"/>
      <w:szCs w:val="24"/>
      <w:lang w:eastAsia="en-US"/>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sid w:val="00E74624"/>
    <w:rPr>
      <w:rFonts w:cs="Times New Roman"/>
      <w:sz w:val="22"/>
      <w:szCs w:val="22"/>
      <w:lang w:eastAsia="en-US"/>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link w:val="Kommentartext"/>
    <w:uiPriority w:val="99"/>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paragraph" w:styleId="StandardWeb">
    <w:name w:val="Normal (Web)"/>
    <w:basedOn w:val="Standard"/>
    <w:uiPriority w:val="99"/>
    <w:unhideWhenUsed/>
    <w:rsid w:val="00E746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lang w:eastAsia="de-DE"/>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 w:type="paragraph" w:styleId="berarbeitung">
    <w:name w:val="Revision"/>
    <w:hidden/>
    <w:uiPriority w:val="71"/>
    <w:rsid w:val="00D5066D"/>
    <w:rPr>
      <w:sz w:val="24"/>
      <w:szCs w:val="24"/>
      <w:lang w:eastAsia="en-US"/>
    </w:rPr>
  </w:style>
  <w:style w:type="paragraph" w:styleId="Listenabsatz">
    <w:name w:val="List Paragraph"/>
    <w:basedOn w:val="Standard"/>
    <w:uiPriority w:val="72"/>
    <w:qFormat/>
    <w:rsid w:val="00DB1D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3</Pages>
  <Words>791</Words>
  <Characters>4986</Characters>
  <Application>Microsoft Office Word</Application>
  <DocSecurity>0</DocSecurity>
  <Lines>41</Lines>
  <Paragraphs>11</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2</cp:revision>
  <cp:lastPrinted>2022-08-10T08:19:00Z</cp:lastPrinted>
  <dcterms:created xsi:type="dcterms:W3CDTF">2024-07-07T09:32:00Z</dcterms:created>
  <dcterms:modified xsi:type="dcterms:W3CDTF">2024-07-07T09:32:00Z</dcterms:modified>
</cp:coreProperties>
</file>